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F1096B" w:rsidRPr="008D7331" w:rsidRDefault="008D7331">
      <w:pPr>
        <w:spacing w:before="240" w:after="240"/>
        <w:rPr>
          <w:b/>
          <w:lang w:val="es-ES"/>
        </w:rPr>
      </w:pPr>
      <w:r w:rsidRPr="008D7331">
        <w:rPr>
          <w:b/>
          <w:lang w:val="es-ES"/>
        </w:rPr>
        <w:t>February Social Media Copy</w:t>
      </w:r>
    </w:p>
    <w:p w14:paraId="00000002" w14:textId="77777777" w:rsidR="00F1096B" w:rsidRPr="008D7331" w:rsidRDefault="008D7331">
      <w:pPr>
        <w:spacing w:before="240" w:after="240"/>
        <w:rPr>
          <w:b/>
          <w:lang w:val="es-ES"/>
        </w:rPr>
      </w:pPr>
      <w:r w:rsidRPr="008D7331">
        <w:rPr>
          <w:b/>
          <w:lang w:val="es-ES"/>
        </w:rPr>
        <w:t>Version 1:</w:t>
      </w:r>
    </w:p>
    <w:p w14:paraId="00000003" w14:textId="77777777" w:rsidR="00F1096B" w:rsidRDefault="008D7331">
      <w:pPr>
        <w:spacing w:before="240" w:after="240"/>
      </w:pPr>
      <w:r>
        <w:t>Love is in the air and in every glass of Prairie Farms Milk! ❤️ Packed with 13 essential nutrients, including calcium and Vitamin D, milk helps students grow strong, energized, and ready to thrive in the classroom and beyond. 🥛✨</w:t>
      </w:r>
      <w:r>
        <w:br/>
      </w:r>
    </w:p>
    <w:p w14:paraId="00000004" w14:textId="77777777" w:rsidR="00F1096B" w:rsidRDefault="008D7331">
      <w:pPr>
        <w:spacing w:before="240" w:after="240"/>
      </w:pPr>
      <w:r>
        <w:rPr>
          <w:b/>
        </w:rPr>
        <w:t>Hashtags:</w:t>
      </w:r>
      <w:r>
        <w:rPr>
          <w:b/>
        </w:rPr>
        <w:br/>
      </w:r>
      <w:r>
        <w:t>#HeartHealthy #StrongWithPrairieFarms #MilkMatters #SchoolFuel</w:t>
      </w:r>
    </w:p>
    <w:p w14:paraId="00000005" w14:textId="77777777" w:rsidR="00F1096B" w:rsidRDefault="008D7331">
      <w:pPr>
        <w:spacing w:before="240" w:after="240"/>
      </w:pPr>
      <w:r>
        <w:rPr>
          <w:b/>
        </w:rPr>
        <w:t>Version 2:</w:t>
      </w:r>
    </w:p>
    <w:p w14:paraId="00000006" w14:textId="77777777" w:rsidR="00F1096B" w:rsidRDefault="008D7331">
      <w:pPr>
        <w:spacing w:before="240" w:after="240"/>
      </w:pPr>
      <w:r>
        <w:t>This February, celebrate strength from the inside out! 💪 Prairie Farms Milk delivers the nutrition students need from bone-building calcium to protein for energy helping them stay strong and focused all season long!🥛💖</w:t>
      </w:r>
      <w:r>
        <w:br/>
      </w:r>
    </w:p>
    <w:p w14:paraId="00000007" w14:textId="77777777" w:rsidR="00F1096B" w:rsidRDefault="008D7331">
      <w:pPr>
        <w:spacing w:before="240" w:after="240"/>
        <w:rPr>
          <w:b/>
        </w:rPr>
      </w:pPr>
      <w:r>
        <w:rPr>
          <w:b/>
        </w:rPr>
        <w:t>Hashtags:</w:t>
      </w:r>
    </w:p>
    <w:p w14:paraId="00000008" w14:textId="77777777" w:rsidR="00F1096B" w:rsidRDefault="008D7331">
      <w:pPr>
        <w:spacing w:before="240" w:after="240"/>
        <w:rPr>
          <w:b/>
        </w:rPr>
      </w:pPr>
      <w:r>
        <w:t>#FuelWithLove #HeartStrong #SchoolMilk #PrairieFarms</w:t>
      </w:r>
    </w:p>
    <w:p w14:paraId="00000009" w14:textId="77777777" w:rsidR="00F1096B" w:rsidRDefault="00F1096B">
      <w:pPr>
        <w:spacing w:before="240" w:after="240"/>
      </w:pPr>
    </w:p>
    <w:p w14:paraId="0000000A" w14:textId="77777777" w:rsidR="00F1096B" w:rsidRDefault="008D7331">
      <w:pPr>
        <w:spacing w:before="240" w:after="240"/>
        <w:rPr>
          <w:b/>
        </w:rPr>
      </w:pPr>
      <w:r>
        <w:rPr>
          <w:b/>
        </w:rPr>
        <w:t xml:space="preserve">March Social Media Copy </w:t>
      </w:r>
    </w:p>
    <w:p w14:paraId="0000000B" w14:textId="77777777" w:rsidR="00F1096B" w:rsidRDefault="008D7331">
      <w:pPr>
        <w:spacing w:before="240" w:after="240"/>
        <w:rPr>
          <w:b/>
        </w:rPr>
      </w:pPr>
      <w:r>
        <w:rPr>
          <w:b/>
        </w:rPr>
        <w:t>Version 1:</w:t>
      </w:r>
    </w:p>
    <w:p w14:paraId="0000000C" w14:textId="77777777" w:rsidR="00F1096B" w:rsidRDefault="008D7331">
      <w:pPr>
        <w:spacing w:before="240" w:after="240"/>
      </w:pPr>
      <w:r>
        <w:t>March into spring with the power of Prairie Farms Milk! 🌱🥛 With 8 grams of protein per cup, milk fuels students with the strength and energy they need for classroom learning and after-school activities! 💪</w:t>
      </w:r>
      <w:r>
        <w:br/>
      </w:r>
    </w:p>
    <w:p w14:paraId="0000000D" w14:textId="77777777" w:rsidR="00F1096B" w:rsidRDefault="008D7331">
      <w:pPr>
        <w:spacing w:before="240" w:after="240"/>
      </w:pPr>
      <w:r>
        <w:rPr>
          <w:b/>
        </w:rPr>
        <w:t>Hashtags:</w:t>
      </w:r>
      <w:r>
        <w:rPr>
          <w:b/>
        </w:rPr>
        <w:br/>
      </w:r>
      <w:r>
        <w:t xml:space="preserve"> #SpringWithPrairieFarms #MilkForTheWin #SchoolFuel #PrairieFarmsStrong</w:t>
      </w:r>
    </w:p>
    <w:p w14:paraId="0000000E" w14:textId="77777777" w:rsidR="00F1096B" w:rsidRDefault="008D7331">
      <w:pPr>
        <w:spacing w:before="240" w:after="240"/>
        <w:rPr>
          <w:b/>
        </w:rPr>
      </w:pPr>
      <w:r>
        <w:rPr>
          <w:b/>
        </w:rPr>
        <w:t>Version 2:</w:t>
      </w:r>
    </w:p>
    <w:p w14:paraId="0000000F" w14:textId="77777777" w:rsidR="00F1096B" w:rsidRDefault="008D7331">
      <w:pPr>
        <w:spacing w:before="240" w:after="240"/>
      </w:pPr>
      <w:r>
        <w:t>Fresh season, fresh energy! 🌸 Prairie Farms Milk is packed with protein and essential vitamins to keep students energized and focused as they grow, learn, and play all spring long!🥛</w:t>
      </w:r>
      <w:r>
        <w:br/>
      </w:r>
    </w:p>
    <w:p w14:paraId="00000010" w14:textId="77777777" w:rsidR="00F1096B" w:rsidRDefault="008D7331">
      <w:pPr>
        <w:spacing w:before="240" w:after="240"/>
        <w:rPr>
          <w:b/>
        </w:rPr>
      </w:pPr>
      <w:r>
        <w:rPr>
          <w:b/>
        </w:rPr>
        <w:t>Hashtags:</w:t>
      </w:r>
      <w:r>
        <w:rPr>
          <w:b/>
        </w:rPr>
        <w:br/>
      </w:r>
      <w:r>
        <w:t>#SpringFuel #StrongWithPrairieFarms #SchoolMilk #MilkMatters</w:t>
      </w:r>
    </w:p>
    <w:p w14:paraId="00000011" w14:textId="77777777" w:rsidR="00F1096B" w:rsidRDefault="00F1096B"/>
    <w:p w14:paraId="00000012" w14:textId="77777777" w:rsidR="00F1096B" w:rsidRDefault="00F1096B"/>
    <w:p w14:paraId="00000013" w14:textId="77777777" w:rsidR="00F1096B" w:rsidRDefault="008D7331">
      <w:pPr>
        <w:rPr>
          <w:b/>
        </w:rPr>
      </w:pPr>
      <w:r>
        <w:rPr>
          <w:b/>
        </w:rPr>
        <w:t>April Social Media Copy</w:t>
      </w:r>
    </w:p>
    <w:p w14:paraId="00000014" w14:textId="77777777" w:rsidR="00F1096B" w:rsidRDefault="008D7331">
      <w:pPr>
        <w:spacing w:before="240" w:after="240"/>
      </w:pPr>
      <w:r>
        <w:rPr>
          <w:b/>
        </w:rPr>
        <w:t>Version 1:</w:t>
      </w:r>
    </w:p>
    <w:p w14:paraId="00000015" w14:textId="77777777" w:rsidR="00F1096B" w:rsidRDefault="008D7331">
      <w:pPr>
        <w:spacing w:before="240" w:after="240"/>
      </w:pPr>
      <w:r>
        <w:t>April is all about growth in the classroom, on the playground, and at the lunch table! 🌎🥛With 13 essential nutrients, Prairie Farms Milk supports strong bones, sharp minds, and healthy futures for every student! ✨💪</w:t>
      </w:r>
    </w:p>
    <w:p w14:paraId="00000016" w14:textId="77777777" w:rsidR="00F1096B" w:rsidRDefault="008D7331">
      <w:pPr>
        <w:spacing w:before="240" w:after="240"/>
      </w:pPr>
      <w:r>
        <w:rPr>
          <w:b/>
        </w:rPr>
        <w:t>Hashtags:</w:t>
      </w:r>
      <w:r>
        <w:rPr>
          <w:b/>
        </w:rPr>
        <w:br/>
      </w:r>
      <w:r>
        <w:t>#GrowingWithPrairieFarms #SchoolFuel #PrairieFarmsHealthy #MilkMatters</w:t>
      </w:r>
    </w:p>
    <w:p w14:paraId="00000017" w14:textId="77777777" w:rsidR="00F1096B" w:rsidRDefault="008D7331">
      <w:pPr>
        <w:spacing w:before="240" w:after="240"/>
      </w:pPr>
      <w:r>
        <w:rPr>
          <w:b/>
        </w:rPr>
        <w:t>Version 2:</w:t>
      </w:r>
    </w:p>
    <w:p w14:paraId="00000018" w14:textId="62994ABD" w:rsidR="00F1096B" w:rsidRDefault="008D7331">
      <w:pPr>
        <w:spacing w:before="240" w:after="240"/>
      </w:pPr>
      <w:r>
        <w:t>Stronger every season! 🌼 With protein, calcium, and Vitamin B12, Prairie Farms Milk fuels students for spring growth</w:t>
      </w:r>
      <w:ins w:id="0" w:author="Karla Lubeck" w:date="2025-12-15T15:31:00Z" w16du:dateUtc="2025-12-15T21:31:00Z">
        <w:r>
          <w:t>,</w:t>
        </w:r>
      </w:ins>
      <w:r>
        <w:t xml:space="preserve"> helping them stay active, energized, and ready for new adventures! 🥛💚</w:t>
      </w:r>
      <w:r>
        <w:br/>
      </w:r>
    </w:p>
    <w:p w14:paraId="00000019" w14:textId="77777777" w:rsidR="00F1096B" w:rsidRDefault="008D7331">
      <w:pPr>
        <w:spacing w:before="240" w:after="240"/>
      </w:pPr>
      <w:r>
        <w:rPr>
          <w:b/>
        </w:rPr>
        <w:t>Hashtags:</w:t>
      </w:r>
      <w:r>
        <w:rPr>
          <w:b/>
        </w:rPr>
        <w:br/>
      </w:r>
      <w:r>
        <w:t>#SpringStrong #SchoolMilk #PrairieFarms #MilkForTheWin</w:t>
      </w:r>
    </w:p>
    <w:p w14:paraId="0000001A" w14:textId="77777777" w:rsidR="00F1096B" w:rsidRDefault="00F1096B">
      <w:pPr>
        <w:spacing w:before="240" w:after="240"/>
        <w:rPr>
          <w:b/>
        </w:rPr>
      </w:pPr>
    </w:p>
    <w:p w14:paraId="0000001B" w14:textId="77777777" w:rsidR="00F1096B" w:rsidRDefault="00F1096B">
      <w:pPr>
        <w:spacing w:before="240" w:after="240"/>
      </w:pPr>
    </w:p>
    <w:p w14:paraId="0000001C" w14:textId="77777777" w:rsidR="00F1096B" w:rsidRDefault="008D7331">
      <w:pPr>
        <w:spacing w:before="240" w:after="240"/>
      </w:pPr>
      <w:r>
        <w:rPr>
          <w:b/>
        </w:rPr>
        <w:br/>
      </w:r>
    </w:p>
    <w:p w14:paraId="0000001D" w14:textId="77777777" w:rsidR="00F1096B" w:rsidRDefault="00F1096B"/>
    <w:sectPr w:rsidR="00F1096B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20A32" w14:textId="77777777" w:rsidR="00440C37" w:rsidRDefault="00440C37">
      <w:pPr>
        <w:spacing w:line="240" w:lineRule="auto"/>
      </w:pPr>
      <w:r>
        <w:separator/>
      </w:r>
    </w:p>
  </w:endnote>
  <w:endnote w:type="continuationSeparator" w:id="0">
    <w:p w14:paraId="1FB2EF74" w14:textId="77777777" w:rsidR="00440C37" w:rsidRDefault="00440C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4347B" w14:textId="77777777" w:rsidR="00440C37" w:rsidRDefault="00440C37">
      <w:pPr>
        <w:spacing w:line="240" w:lineRule="auto"/>
      </w:pPr>
      <w:r>
        <w:separator/>
      </w:r>
    </w:p>
  </w:footnote>
  <w:footnote w:type="continuationSeparator" w:id="0">
    <w:p w14:paraId="24EBCC92" w14:textId="77777777" w:rsidR="00440C37" w:rsidRDefault="00440C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E" w14:textId="77777777" w:rsidR="00F1096B" w:rsidRDefault="00F1096B"/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la Lubeck">
    <w15:presenceInfo w15:providerId="AD" w15:userId="S::KLubeck@envoyinc.com::1c696aa8-cbe3-4545-b8b8-be4f1ce3ad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96B"/>
    <w:rsid w:val="00440C37"/>
    <w:rsid w:val="006E0E20"/>
    <w:rsid w:val="008D7331"/>
    <w:rsid w:val="00C46C6D"/>
    <w:rsid w:val="00F1096B"/>
    <w:rsid w:val="00FB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CF628"/>
  <w15:docId w15:val="{7EC3180B-6EEB-439A-A30B-CC34F17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8D733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1582</Characters>
  <Application>Microsoft Office Word</Application>
  <DocSecurity>0</DocSecurity>
  <Lines>51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Prairie Farms</dc:creator>
  <cp:keywords/>
  <dc:description/>
  <cp:lastModifiedBy>Jim Wolf</cp:lastModifiedBy>
  <cp:revision>3</cp:revision>
  <dcterms:created xsi:type="dcterms:W3CDTF">2025-12-15T21:32:00Z</dcterms:created>
  <dcterms:modified xsi:type="dcterms:W3CDTF">2026-01-16T21:51:00Z</dcterms:modified>
  <cp:category/>
</cp:coreProperties>
</file>